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20B" w:rsidRPr="007B320B" w:rsidRDefault="007B320B" w:rsidP="007B320B">
      <w:pPr>
        <w:spacing w:after="0" w:line="240" w:lineRule="auto"/>
        <w:rPr>
          <w:rFonts w:ascii="Times New Roman" w:eastAsia="Times New Roman" w:hAnsi="Times New Roman" w:cs="Times New Roman"/>
          <w:sz w:val="24"/>
          <w:szCs w:val="24"/>
        </w:rPr>
      </w:pPr>
      <w:r w:rsidRPr="007B320B">
        <w:rPr>
          <w:rFonts w:ascii="Arial" w:eastAsia="Times New Roman" w:hAnsi="Arial" w:cs="Arial"/>
          <w:color w:val="000000"/>
        </w:rPr>
        <w:t>Assessment Plan: How to Write a Research Paper</w:t>
      </w:r>
      <w:r w:rsidRPr="007B320B">
        <w:rPr>
          <w:rFonts w:ascii="Times New Roman" w:eastAsia="Times New Roman" w:hAnsi="Times New Roman" w:cs="Times New Roman"/>
          <w:sz w:val="24"/>
          <w:szCs w:val="24"/>
        </w:rPr>
        <w:br/>
      </w:r>
      <w:r w:rsidRPr="007B320B">
        <w:rPr>
          <w:rFonts w:ascii="Times New Roman" w:eastAsia="Times New Roman" w:hAnsi="Times New Roman" w:cs="Times New Roman"/>
          <w:sz w:val="24"/>
          <w:szCs w:val="24"/>
        </w:rPr>
        <w:br/>
      </w:r>
      <w:r w:rsidRPr="007B320B">
        <w:rPr>
          <w:rFonts w:ascii="Arial" w:eastAsia="Times New Roman" w:hAnsi="Arial" w:cs="Arial"/>
          <w:color w:val="000000"/>
        </w:rPr>
        <w:t>Formative Assessment:</w:t>
      </w:r>
      <w:r w:rsidRPr="007B320B">
        <w:rPr>
          <w:rFonts w:ascii="Times New Roman" w:eastAsia="Times New Roman" w:hAnsi="Times New Roman" w:cs="Times New Roman"/>
          <w:sz w:val="24"/>
          <w:szCs w:val="24"/>
        </w:rPr>
        <w:br/>
      </w:r>
      <w:r w:rsidRPr="007B320B">
        <w:rPr>
          <w:rFonts w:ascii="Arial" w:eastAsia="Times New Roman" w:hAnsi="Arial" w:cs="Arial"/>
          <w:color w:val="000000"/>
        </w:rPr>
        <w:t xml:space="preserve">Students will provide evidence of their individual progress as required and in accordance </w:t>
      </w:r>
      <w:ins w:id="0" w:author="Gayle Thieman" w:date="2010-08-11T20:52:00Z">
        <w:r w:rsidR="00276088">
          <w:rPr>
            <w:rFonts w:ascii="Arial" w:eastAsia="Times New Roman" w:hAnsi="Arial" w:cs="Arial"/>
            <w:color w:val="000000"/>
          </w:rPr>
          <w:t>with</w:t>
        </w:r>
      </w:ins>
      <w:del w:id="1" w:author="Gayle Thieman" w:date="2010-08-11T20:52:00Z">
        <w:r w:rsidRPr="007B320B" w:rsidDel="00276088">
          <w:rPr>
            <w:rFonts w:ascii="Arial" w:eastAsia="Times New Roman" w:hAnsi="Arial" w:cs="Arial"/>
            <w:color w:val="000000"/>
          </w:rPr>
          <w:delText>to</w:delText>
        </w:r>
      </w:del>
      <w:r w:rsidRPr="007B320B">
        <w:rPr>
          <w:rFonts w:ascii="Arial" w:eastAsia="Times New Roman" w:hAnsi="Arial" w:cs="Arial"/>
          <w:color w:val="000000"/>
        </w:rPr>
        <w:t xml:space="preserve"> their daily lessons up to the date their final draft is due. </w:t>
      </w:r>
      <w:r w:rsidRPr="007B320B">
        <w:rPr>
          <w:rFonts w:ascii="Times New Roman" w:eastAsia="Times New Roman" w:hAnsi="Times New Roman" w:cs="Times New Roman"/>
          <w:sz w:val="24"/>
          <w:szCs w:val="24"/>
        </w:rPr>
        <w:br/>
      </w:r>
      <w:r w:rsidRPr="007B320B">
        <w:rPr>
          <w:rFonts w:ascii="Times New Roman" w:eastAsia="Times New Roman" w:hAnsi="Times New Roman" w:cs="Times New Roman"/>
          <w:sz w:val="24"/>
          <w:szCs w:val="24"/>
        </w:rPr>
        <w:br/>
      </w:r>
      <w:r w:rsidRPr="007B320B">
        <w:rPr>
          <w:rFonts w:ascii="Arial" w:eastAsia="Times New Roman" w:hAnsi="Arial" w:cs="Arial"/>
          <w:color w:val="000000"/>
        </w:rPr>
        <w:t>Students must provide:</w:t>
      </w:r>
      <w:r w:rsidRPr="007B320B">
        <w:rPr>
          <w:rFonts w:ascii="Times New Roman" w:eastAsia="Times New Roman" w:hAnsi="Times New Roman" w:cs="Times New Roman"/>
          <w:sz w:val="24"/>
          <w:szCs w:val="24"/>
        </w:rPr>
        <w:t xml:space="preserve"> </w:t>
      </w:r>
    </w:p>
    <w:p w:rsidR="007B320B" w:rsidRPr="007B320B" w:rsidRDefault="007B320B" w:rsidP="007B320B">
      <w:pPr>
        <w:numPr>
          <w:ilvl w:val="0"/>
          <w:numId w:val="1"/>
          <w:numberingChange w:id="2"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Brainstorming: Any free-writing, listing, looping, concept maps etc</w:t>
      </w:r>
      <w:proofErr w:type="gramStart"/>
      <w:r w:rsidRPr="007B320B">
        <w:rPr>
          <w:rFonts w:ascii="Arial" w:eastAsia="Times New Roman" w:hAnsi="Arial" w:cs="Arial"/>
          <w:color w:val="000000"/>
        </w:rPr>
        <w:t>..</w:t>
      </w:r>
      <w:proofErr w:type="gramEnd"/>
    </w:p>
    <w:p w:rsidR="007B320B" w:rsidRPr="007B320B" w:rsidRDefault="007B320B" w:rsidP="007B320B">
      <w:pPr>
        <w:numPr>
          <w:ilvl w:val="0"/>
          <w:numId w:val="1"/>
          <w:numberingChange w:id="3"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Introduction and Body Paragraph Exercise: Students will follow the formula to create a first draft of the first 2 paragraphs of their essay that includes a thesis statement.</w:t>
      </w:r>
    </w:p>
    <w:p w:rsidR="007B320B" w:rsidRPr="007B320B" w:rsidRDefault="007B320B" w:rsidP="007B320B">
      <w:pPr>
        <w:numPr>
          <w:ilvl w:val="0"/>
          <w:numId w:val="1"/>
          <w:numberingChange w:id="4"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Rough Draft: Students must have evidence of their first draft by the time they reach the Reverse Outline lesson.</w:t>
      </w:r>
    </w:p>
    <w:p w:rsidR="007B320B" w:rsidRPr="007B320B" w:rsidRDefault="007B320B" w:rsidP="007B320B">
      <w:pPr>
        <w:numPr>
          <w:ilvl w:val="0"/>
          <w:numId w:val="1"/>
          <w:numberingChange w:id="5"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 xml:space="preserve">Reverse Outline </w:t>
      </w:r>
      <w:ins w:id="6" w:author="Gayle Thieman" w:date="2010-08-11T20:54:00Z">
        <w:r w:rsidR="00276088">
          <w:rPr>
            <w:rFonts w:ascii="Arial" w:eastAsia="Times New Roman" w:hAnsi="Arial" w:cs="Arial"/>
            <w:color w:val="000000"/>
          </w:rPr>
          <w:t xml:space="preserve">  Who is writing this lesson plan?</w:t>
        </w:r>
      </w:ins>
    </w:p>
    <w:p w:rsidR="007B320B" w:rsidRPr="007B320B" w:rsidRDefault="007B320B" w:rsidP="007B320B">
      <w:pPr>
        <w:numPr>
          <w:ilvl w:val="0"/>
          <w:numId w:val="1"/>
          <w:numberingChange w:id="7"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 xml:space="preserve">Materials used in workshop: Students must have their post Reverse Outline drafts and </w:t>
      </w:r>
      <w:ins w:id="8" w:author="Gayle Thieman" w:date="2010-08-11T20:52:00Z">
        <w:r w:rsidR="00276088">
          <w:rPr>
            <w:rFonts w:ascii="Arial" w:eastAsia="Times New Roman" w:hAnsi="Arial" w:cs="Arial"/>
            <w:color w:val="000000"/>
          </w:rPr>
          <w:t xml:space="preserve">three </w:t>
        </w:r>
      </w:ins>
      <w:del w:id="9" w:author="Gayle Thieman" w:date="2010-08-11T20:52:00Z">
        <w:r w:rsidRPr="007B320B" w:rsidDel="00276088">
          <w:rPr>
            <w:rFonts w:ascii="Arial" w:eastAsia="Times New Roman" w:hAnsi="Arial" w:cs="Arial"/>
            <w:color w:val="000000"/>
          </w:rPr>
          <w:delText xml:space="preserve">a significant amount of </w:delText>
        </w:r>
      </w:del>
      <w:r w:rsidRPr="007B320B">
        <w:rPr>
          <w:rFonts w:ascii="Arial" w:eastAsia="Times New Roman" w:hAnsi="Arial" w:cs="Arial"/>
          <w:color w:val="000000"/>
        </w:rPr>
        <w:t>copies made and ready to share on the day of their paper’s workshop. They must take notes about comments made.</w:t>
      </w:r>
    </w:p>
    <w:p w:rsidR="007B320B" w:rsidRPr="007B320B" w:rsidRDefault="007B320B" w:rsidP="007B320B">
      <w:pPr>
        <w:numPr>
          <w:ilvl w:val="0"/>
          <w:numId w:val="1"/>
          <w:numberingChange w:id="10" w:author="Gayle Thieman" w:date="2010-08-11T20:51:00Z" w:original=""/>
        </w:numPr>
        <w:spacing w:before="100" w:beforeAutospacing="1" w:after="100" w:afterAutospacing="1" w:line="240" w:lineRule="auto"/>
        <w:textAlignment w:val="baseline"/>
        <w:rPr>
          <w:rFonts w:ascii="Arial" w:eastAsia="Times New Roman" w:hAnsi="Arial" w:cs="Arial"/>
          <w:color w:val="000000"/>
        </w:rPr>
      </w:pPr>
      <w:r w:rsidRPr="007B320B">
        <w:rPr>
          <w:rFonts w:ascii="Arial" w:eastAsia="Times New Roman" w:hAnsi="Arial" w:cs="Arial"/>
          <w:color w:val="000000"/>
        </w:rPr>
        <w:t>Final Draft: Students will turn in a final revised draft that includes an accurate works cited page.</w:t>
      </w:r>
    </w:p>
    <w:p w:rsidR="007B320B" w:rsidRDefault="007B320B" w:rsidP="007B320B">
      <w:pPr>
        <w:spacing w:after="0" w:line="240" w:lineRule="auto"/>
        <w:textAlignment w:val="baseline"/>
        <w:rPr>
          <w:rFonts w:ascii="Arial" w:eastAsia="Times New Roman" w:hAnsi="Arial" w:cs="Arial"/>
          <w:color w:val="000000"/>
        </w:rPr>
      </w:pPr>
      <w:r w:rsidRPr="007B320B">
        <w:rPr>
          <w:rFonts w:ascii="Times New Roman" w:eastAsia="Times New Roman" w:hAnsi="Times New Roman" w:cs="Times New Roman"/>
          <w:sz w:val="24"/>
          <w:szCs w:val="24"/>
        </w:rPr>
        <w:br/>
      </w:r>
      <w:r w:rsidRPr="007B320B">
        <w:rPr>
          <w:rFonts w:ascii="Arial" w:eastAsia="Times New Roman" w:hAnsi="Arial" w:cs="Arial"/>
          <w:color w:val="000000"/>
        </w:rPr>
        <w:t>Summative Assessment:</w:t>
      </w:r>
      <w:r w:rsidRPr="007B320B">
        <w:rPr>
          <w:rFonts w:ascii="Times New Roman" w:eastAsia="Times New Roman" w:hAnsi="Times New Roman" w:cs="Times New Roman"/>
          <w:sz w:val="24"/>
          <w:szCs w:val="24"/>
        </w:rPr>
        <w:br/>
      </w:r>
      <w:r w:rsidRPr="007B320B">
        <w:rPr>
          <w:rFonts w:ascii="Arial" w:eastAsia="Times New Roman" w:hAnsi="Arial" w:cs="Arial"/>
          <w:color w:val="000000"/>
        </w:rPr>
        <w:t>Students will turn in a portfolio with all of the following evidences of their writing process:</w:t>
      </w:r>
      <w:r>
        <w:rPr>
          <w:rFonts w:ascii="Arial" w:eastAsia="Times New Roman" w:hAnsi="Arial" w:cs="Arial"/>
          <w:color w:val="000000"/>
        </w:rPr>
        <w:t xml:space="preserve">  </w:t>
      </w:r>
    </w:p>
    <w:p w:rsidR="007B320B" w:rsidRDefault="007B320B" w:rsidP="007B320B">
      <w:pPr>
        <w:spacing w:after="0" w:line="240" w:lineRule="auto"/>
        <w:textAlignment w:val="baseline"/>
        <w:rPr>
          <w:rFonts w:ascii="Arial" w:eastAsia="Times New Roman" w:hAnsi="Arial" w:cs="Arial"/>
          <w:color w:val="000000"/>
        </w:rPr>
      </w:pPr>
      <w:r w:rsidRPr="007B320B">
        <w:rPr>
          <w:rFonts w:ascii="Times New Roman" w:eastAsia="Times New Roman" w:hAnsi="Times New Roman" w:cs="Times New Roman"/>
          <w:sz w:val="24"/>
          <w:szCs w:val="24"/>
        </w:rPr>
        <w:br/>
      </w:r>
      <w:r w:rsidRPr="007B320B">
        <w:rPr>
          <w:rFonts w:ascii="Arial" w:eastAsia="Times New Roman" w:hAnsi="Arial" w:cs="Arial"/>
          <w:color w:val="000000"/>
        </w:rPr>
        <w:t>1. All free-writing exercises</w:t>
      </w:r>
      <w:r w:rsidRPr="007B320B">
        <w:rPr>
          <w:rFonts w:ascii="Times New Roman" w:eastAsia="Times New Roman" w:hAnsi="Times New Roman" w:cs="Times New Roman"/>
          <w:sz w:val="24"/>
          <w:szCs w:val="24"/>
        </w:rPr>
        <w:br/>
      </w:r>
      <w:r w:rsidRPr="007B320B">
        <w:rPr>
          <w:rFonts w:ascii="Arial" w:eastAsia="Times New Roman" w:hAnsi="Arial" w:cs="Arial"/>
          <w:color w:val="000000"/>
        </w:rPr>
        <w:t>2. Introduction and body paragraph exercise</w:t>
      </w:r>
      <w:r w:rsidRPr="007B320B">
        <w:rPr>
          <w:rFonts w:ascii="Times New Roman" w:eastAsia="Times New Roman" w:hAnsi="Times New Roman" w:cs="Times New Roman"/>
          <w:sz w:val="24"/>
          <w:szCs w:val="24"/>
        </w:rPr>
        <w:br/>
      </w:r>
      <w:r w:rsidRPr="007B320B">
        <w:rPr>
          <w:rFonts w:ascii="Arial" w:eastAsia="Times New Roman" w:hAnsi="Arial" w:cs="Arial"/>
          <w:color w:val="000000"/>
        </w:rPr>
        <w:t xml:space="preserve">3. </w:t>
      </w:r>
      <w:proofErr w:type="gramStart"/>
      <w:r w:rsidRPr="007B320B">
        <w:rPr>
          <w:rFonts w:ascii="Arial" w:eastAsia="Times New Roman" w:hAnsi="Arial" w:cs="Arial"/>
          <w:color w:val="000000"/>
        </w:rPr>
        <w:t>A rough draft</w:t>
      </w:r>
      <w:r w:rsidRPr="007B320B">
        <w:rPr>
          <w:rFonts w:ascii="Times New Roman" w:eastAsia="Times New Roman" w:hAnsi="Times New Roman" w:cs="Times New Roman"/>
          <w:sz w:val="24"/>
          <w:szCs w:val="24"/>
        </w:rPr>
        <w:br/>
      </w:r>
      <w:r w:rsidRPr="007B320B">
        <w:rPr>
          <w:rFonts w:ascii="Arial" w:eastAsia="Times New Roman" w:hAnsi="Arial" w:cs="Arial"/>
          <w:color w:val="000000"/>
        </w:rPr>
        <w:t>4.</w:t>
      </w:r>
      <w:proofErr w:type="gramEnd"/>
      <w:r w:rsidRPr="007B320B">
        <w:rPr>
          <w:rFonts w:ascii="Arial" w:eastAsia="Times New Roman" w:hAnsi="Arial" w:cs="Arial"/>
          <w:color w:val="000000"/>
        </w:rPr>
        <w:t xml:space="preserve"> Reverse outline</w:t>
      </w:r>
      <w:r w:rsidRPr="007B320B">
        <w:rPr>
          <w:rFonts w:ascii="Times New Roman" w:eastAsia="Times New Roman" w:hAnsi="Times New Roman" w:cs="Times New Roman"/>
          <w:sz w:val="24"/>
          <w:szCs w:val="24"/>
        </w:rPr>
        <w:br/>
      </w:r>
      <w:r w:rsidRPr="007B320B">
        <w:rPr>
          <w:rFonts w:ascii="Arial" w:eastAsia="Times New Roman" w:hAnsi="Arial" w:cs="Arial"/>
          <w:color w:val="000000"/>
        </w:rPr>
        <w:t>5. Workshop notes</w:t>
      </w:r>
      <w:r w:rsidRPr="007B320B">
        <w:rPr>
          <w:rFonts w:ascii="Times New Roman" w:eastAsia="Times New Roman" w:hAnsi="Times New Roman" w:cs="Times New Roman"/>
          <w:sz w:val="24"/>
          <w:szCs w:val="24"/>
        </w:rPr>
        <w:br/>
      </w:r>
      <w:r w:rsidRPr="007B320B">
        <w:rPr>
          <w:rFonts w:ascii="Arial" w:eastAsia="Times New Roman" w:hAnsi="Arial" w:cs="Arial"/>
          <w:color w:val="000000"/>
        </w:rPr>
        <w:t>6. A revised final draft with a works cited page</w:t>
      </w:r>
      <w:r w:rsidRPr="007B320B">
        <w:rPr>
          <w:rFonts w:ascii="Times New Roman" w:eastAsia="Times New Roman" w:hAnsi="Times New Roman" w:cs="Times New Roman"/>
          <w:sz w:val="24"/>
          <w:szCs w:val="24"/>
        </w:rPr>
        <w:br/>
      </w:r>
    </w:p>
    <w:p w:rsidR="007B320B" w:rsidRDefault="007B320B" w:rsidP="007B320B">
      <w:pPr>
        <w:spacing w:after="0" w:line="240" w:lineRule="auto"/>
        <w:textAlignment w:val="baseline"/>
        <w:rPr>
          <w:rFonts w:ascii="Arial" w:eastAsia="Times New Roman" w:hAnsi="Arial" w:cs="Arial"/>
          <w:color w:val="000000"/>
        </w:rPr>
      </w:pPr>
      <w:r w:rsidRPr="007B320B">
        <w:rPr>
          <w:rFonts w:ascii="Arial" w:eastAsia="Times New Roman" w:hAnsi="Arial" w:cs="Arial"/>
          <w:color w:val="000000"/>
        </w:rPr>
        <w:t xml:space="preserve">The following rubric will determine the grade. (Rubric adapted from </w:t>
      </w:r>
      <w:r w:rsidRPr="007B320B">
        <w:rPr>
          <w:rFonts w:ascii="Times New Roman" w:eastAsia="Times New Roman" w:hAnsi="Times New Roman" w:cs="Times New Roman"/>
          <w:sz w:val="24"/>
          <w:szCs w:val="24"/>
        </w:rPr>
        <w:br/>
      </w:r>
      <w:hyperlink r:id="rId5" w:history="1">
        <w:r w:rsidRPr="007B320B">
          <w:rPr>
            <w:rFonts w:ascii="Arial" w:eastAsia="Times New Roman" w:hAnsi="Arial" w:cs="Arial"/>
            <w:color w:val="000099"/>
            <w:u w:val="single"/>
          </w:rPr>
          <w:t>http://www.sdst.org/shs/library/resrub.html</w:t>
        </w:r>
      </w:hyperlink>
      <w:r w:rsidRPr="007B320B">
        <w:rPr>
          <w:rFonts w:ascii="Arial" w:eastAsia="Times New Roman" w:hAnsi="Arial" w:cs="Arial"/>
          <w:color w:val="000000"/>
        </w:rPr>
        <w:t>) Only the final draft will be assessed for an</w:t>
      </w:r>
      <w:r>
        <w:rPr>
          <w:rFonts w:ascii="Arial" w:eastAsia="Times New Roman" w:hAnsi="Arial" w:cs="Arial"/>
          <w:color w:val="000000"/>
        </w:rPr>
        <w:t>alysis, structure, and information seeking</w:t>
      </w:r>
      <w:r w:rsidRPr="007B320B">
        <w:rPr>
          <w:rFonts w:ascii="Arial" w:eastAsia="Times New Roman" w:hAnsi="Arial" w:cs="Arial"/>
          <w:color w:val="000000"/>
        </w:rPr>
        <w:t>:</w:t>
      </w:r>
    </w:p>
    <w:p w:rsidR="007B320B" w:rsidRPr="007B320B" w:rsidRDefault="007B320B" w:rsidP="007B320B">
      <w:pPr>
        <w:spacing w:after="0" w:line="240" w:lineRule="auto"/>
        <w:textAlignment w:val="baseline"/>
        <w:rPr>
          <w:rFonts w:ascii="Arial" w:eastAsia="Times New Roman" w:hAnsi="Arial" w:cs="Arial"/>
          <w:color w:val="000000"/>
        </w:rPr>
      </w:pPr>
    </w:p>
    <w:p w:rsidR="007B320B" w:rsidRPr="007B320B" w:rsidRDefault="007B320B" w:rsidP="007B320B">
      <w:pPr>
        <w:spacing w:after="0" w:line="240" w:lineRule="auto"/>
        <w:jc w:val="center"/>
        <w:rPr>
          <w:rFonts w:ascii="Arial" w:eastAsia="Times New Roman" w:hAnsi="Arial" w:cs="Arial"/>
          <w:b/>
          <w:bCs/>
          <w:color w:val="000000"/>
        </w:rPr>
      </w:pPr>
      <w:r w:rsidRPr="007B320B">
        <w:rPr>
          <w:rFonts w:ascii="Arial" w:eastAsia="Times New Roman" w:hAnsi="Arial" w:cs="Arial"/>
          <w:b/>
          <w:bCs/>
          <w:color w:val="000000"/>
        </w:rPr>
        <w:t xml:space="preserve">Rubric for a Research Essay </w:t>
      </w:r>
    </w:p>
    <w:p w:rsidR="007B320B" w:rsidRPr="007B320B" w:rsidRDefault="007B320B" w:rsidP="007B320B">
      <w:pPr>
        <w:spacing w:after="0" w:line="240" w:lineRule="auto"/>
        <w:jc w:val="center"/>
        <w:rPr>
          <w:rFonts w:ascii="Arial" w:eastAsia="Times New Roman" w:hAnsi="Arial" w:cs="Arial"/>
        </w:rPr>
      </w:pPr>
    </w:p>
    <w:tbl>
      <w:tblPr>
        <w:tblW w:w="0" w:type="auto"/>
        <w:tblLayout w:type="fixed"/>
        <w:tblCellMar>
          <w:top w:w="15" w:type="dxa"/>
          <w:left w:w="15" w:type="dxa"/>
          <w:bottom w:w="15" w:type="dxa"/>
          <w:right w:w="15" w:type="dxa"/>
        </w:tblCellMar>
        <w:tblLook w:val="04A0"/>
      </w:tblPr>
      <w:tblGrid>
        <w:gridCol w:w="285"/>
        <w:gridCol w:w="2430"/>
        <w:gridCol w:w="2340"/>
        <w:gridCol w:w="2160"/>
        <w:gridCol w:w="2250"/>
      </w:tblGrid>
      <w:tr w:rsidR="007B320B" w:rsidRP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240" w:lineRule="auto"/>
              <w:rPr>
                <w:rFonts w:ascii="Arial" w:eastAsia="Times New Roman" w:hAnsi="Arial" w:cs="Arial"/>
              </w:rPr>
            </w:pP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Portfolio Elements</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Information Seeking/Selecting and Evaluating</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jc w:val="center"/>
              <w:rPr>
                <w:rFonts w:ascii="Arial" w:eastAsia="Times New Roman" w:hAnsi="Arial" w:cs="Arial"/>
              </w:rPr>
            </w:pPr>
            <w:r w:rsidRPr="007B320B">
              <w:rPr>
                <w:rFonts w:ascii="Arial" w:eastAsia="Times New Roman" w:hAnsi="Arial" w:cs="Arial"/>
                <w:b/>
                <w:bCs/>
                <w:color w:val="000000"/>
              </w:rPr>
              <w:t>Analysis</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ind w:right="-100"/>
              <w:jc w:val="center"/>
              <w:rPr>
                <w:rFonts w:ascii="Arial" w:eastAsia="Times New Roman" w:hAnsi="Arial" w:cs="Arial"/>
              </w:rPr>
            </w:pPr>
            <w:r w:rsidRPr="007B320B">
              <w:rPr>
                <w:rFonts w:ascii="Arial" w:eastAsia="Times New Roman" w:hAnsi="Arial" w:cs="Arial"/>
                <w:b/>
                <w:bCs/>
                <w:color w:val="000000"/>
              </w:rPr>
              <w:t>Structure</w:t>
            </w:r>
          </w:p>
        </w:tc>
      </w:tr>
      <w:tr w:rsidR="007B320B" w:rsidRP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ind w:right="1140"/>
              <w:rPr>
                <w:rFonts w:ascii="Arial" w:eastAsia="Times New Roman" w:hAnsi="Arial" w:cs="Arial"/>
              </w:rPr>
            </w:pPr>
            <w:r w:rsidRPr="007B320B">
              <w:rPr>
                <w:rFonts w:ascii="Arial" w:eastAsia="Times New Roman" w:hAnsi="Arial" w:cs="Arial"/>
                <w:b/>
                <w:bCs/>
                <w:color w:val="000000"/>
              </w:rPr>
              <w:t>4</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Portfolio includes all assigned </w:t>
            </w:r>
            <w:proofErr w:type="spellStart"/>
            <w:r w:rsidRPr="007B320B">
              <w:rPr>
                <w:rFonts w:ascii="Arial" w:eastAsia="Times New Roman" w:hAnsi="Arial" w:cs="Arial"/>
                <w:color w:val="000000"/>
              </w:rPr>
              <w:t>freewriting</w:t>
            </w:r>
            <w:proofErr w:type="spellEnd"/>
            <w:r w:rsidRPr="007B320B">
              <w:rPr>
                <w:rFonts w:ascii="Arial" w:eastAsia="Times New Roman" w:hAnsi="Arial" w:cs="Arial"/>
                <w:color w:val="000000"/>
              </w:rPr>
              <w:t xml:space="preserve"> exercises, Introduction and body paragraph exercises, rough draft, reverse outline, workshop notes, and a final draft. Each is clearly labeled with a title and student’s name.</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Student(s) gathered information from a variety of </w:t>
            </w:r>
            <w:proofErr w:type="gramStart"/>
            <w:r w:rsidRPr="007B320B">
              <w:rPr>
                <w:rFonts w:ascii="Arial" w:eastAsia="Times New Roman" w:hAnsi="Arial" w:cs="Arial"/>
                <w:color w:val="000000"/>
              </w:rPr>
              <w:t xml:space="preserve">quality </w:t>
            </w:r>
            <w:ins w:id="11" w:author="Gayle Thieman" w:date="2010-08-11T20:55:00Z">
              <w:r w:rsidR="00276088">
                <w:rPr>
                  <w:rFonts w:ascii="Arial" w:eastAsia="Times New Roman" w:hAnsi="Arial" w:cs="Arial"/>
                  <w:color w:val="000000"/>
                </w:rPr>
                <w:t xml:space="preserve"> how</w:t>
              </w:r>
              <w:proofErr w:type="gramEnd"/>
              <w:r w:rsidR="00276088">
                <w:rPr>
                  <w:rFonts w:ascii="Arial" w:eastAsia="Times New Roman" w:hAnsi="Arial" w:cs="Arial"/>
                  <w:color w:val="000000"/>
                </w:rPr>
                <w:t xml:space="preserve"> </w:t>
              </w:r>
              <w:proofErr w:type="spellStart"/>
              <w:r w:rsidR="00276088">
                <w:rPr>
                  <w:rFonts w:ascii="Arial" w:eastAsia="Times New Roman" w:hAnsi="Arial" w:cs="Arial"/>
                  <w:color w:val="000000"/>
                </w:rPr>
                <w:t>many?</w:t>
              </w:r>
            </w:ins>
            <w:r w:rsidRPr="007B320B">
              <w:rPr>
                <w:rFonts w:ascii="Arial" w:eastAsia="Times New Roman" w:hAnsi="Arial" w:cs="Arial"/>
                <w:color w:val="000000"/>
              </w:rPr>
              <w:t>sources</w:t>
            </w:r>
            <w:proofErr w:type="spellEnd"/>
            <w:r w:rsidRPr="007B320B">
              <w:rPr>
                <w:rFonts w:ascii="Arial" w:eastAsia="Times New Roman" w:hAnsi="Arial" w:cs="Arial"/>
                <w:color w:val="000000"/>
              </w:rPr>
              <w:t>. Sources are relevant, balanced and include critical readings relating to the topic. Sources are accurately cited in MLA format both in text and as part of a works cited page.</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carefully analyzed the information collected and drew appropriate and inventive conclusions supported by evidence.</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Student(s) followed the guidelines of the 5 paragraph essay including an introduction, 3 body paragraphs, and a conclusion. Essay flows smoothly between ideas and transitions </w:t>
            </w:r>
          </w:p>
        </w:tc>
      </w:tr>
      <w:tr w:rsidR="007B320B" w:rsidRP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t>3</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 xml:space="preserve">Portfolio includes some </w:t>
            </w:r>
            <w:proofErr w:type="spellStart"/>
            <w:r w:rsidRPr="007B320B">
              <w:rPr>
                <w:rFonts w:ascii="Arial" w:eastAsia="Times New Roman" w:hAnsi="Arial" w:cs="Arial"/>
                <w:color w:val="000000"/>
              </w:rPr>
              <w:t>freewriting</w:t>
            </w:r>
            <w:proofErr w:type="spellEnd"/>
            <w:r w:rsidRPr="007B320B">
              <w:rPr>
                <w:rFonts w:ascii="Arial" w:eastAsia="Times New Roman" w:hAnsi="Arial" w:cs="Arial"/>
                <w:color w:val="000000"/>
              </w:rPr>
              <w:t xml:space="preserve"> exercises, but includes Introduction and body paragraph exercises, rough draft, reverse outline, workshop notes, and a final draft. Some are not clearly labeled with a title and student’s name.</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from a variety of relevant sources. Sources are accurately cited in MLA format in both in text and as part of a works cited page with few errors.</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product shows good effort was made in analyzing the evidence collected</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followed the guidelines of the 5 paragraph essay including an introduction, 3 body paragraphs, and a conclusion. Essay does not flow smooth</w:t>
            </w:r>
            <w:ins w:id="12" w:author="Gayle Thieman" w:date="2010-08-11T20:57:00Z">
              <w:r w:rsidR="00516E3C">
                <w:rPr>
                  <w:rFonts w:ascii="Arial" w:eastAsia="Times New Roman" w:hAnsi="Arial" w:cs="Arial"/>
                  <w:color w:val="000000"/>
                </w:rPr>
                <w:t>l</w:t>
              </w:r>
            </w:ins>
            <w:r w:rsidRPr="007B320B">
              <w:rPr>
                <w:rFonts w:ascii="Arial" w:eastAsia="Times New Roman" w:hAnsi="Arial" w:cs="Arial"/>
                <w:color w:val="000000"/>
              </w:rPr>
              <w:t>y.</w:t>
            </w:r>
          </w:p>
        </w:tc>
      </w:tr>
      <w:tr w:rsidR="007B320B" w:rsidRP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t>2</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Portfolio is missing at least 2 of the assigned elements of the portfolio. Few are clearly labeled.</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from a limited range of sources and displayed minimal effort in selecting quality resources. Sources are not cited accurately.</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conclusions could be supported by stronger evidence. Level of analysis could have been deeper.</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follows only a few guidelines of the 5 paragraph essay and it does not flow smoothly.</w:t>
            </w:r>
          </w:p>
        </w:tc>
      </w:tr>
      <w:tr w:rsidR="007B320B" w:rsidRPr="007B320B">
        <w:tc>
          <w:tcPr>
            <w:tcW w:w="285"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b/>
                <w:bCs/>
                <w:color w:val="000000"/>
              </w:rPr>
              <w:t>1</w:t>
            </w:r>
          </w:p>
        </w:tc>
        <w:tc>
          <w:tcPr>
            <w:tcW w:w="243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Portfolio only includes final draft.</w:t>
            </w:r>
          </w:p>
        </w:tc>
        <w:tc>
          <w:tcPr>
            <w:tcW w:w="234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gathered information that lacked relevance, quality, depth and balance. Sources are not cited.</w:t>
            </w:r>
          </w:p>
        </w:tc>
        <w:tc>
          <w:tcPr>
            <w:tcW w:w="216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conclusions simply involved restating information. Conclusions were not supported by evidence.</w:t>
            </w:r>
          </w:p>
        </w:tc>
        <w:tc>
          <w:tcPr>
            <w:tcW w:w="2250" w:type="dxa"/>
            <w:tcBorders>
              <w:top w:val="dotted" w:sz="6" w:space="0" w:color="AAAAAA"/>
              <w:left w:val="dotted" w:sz="6" w:space="0" w:color="AAAAAA"/>
              <w:bottom w:val="dotted" w:sz="6" w:space="0" w:color="AAAAAA"/>
              <w:right w:val="dotted" w:sz="6" w:space="0" w:color="AAAAAA"/>
            </w:tcBorders>
            <w:tcMar>
              <w:top w:w="105" w:type="dxa"/>
              <w:left w:w="105" w:type="dxa"/>
              <w:bottom w:w="105" w:type="dxa"/>
              <w:right w:w="105" w:type="dxa"/>
            </w:tcMar>
          </w:tcPr>
          <w:p w:rsidR="007B320B" w:rsidRPr="007B320B" w:rsidRDefault="007B320B" w:rsidP="007B320B">
            <w:pPr>
              <w:spacing w:after="0" w:line="0" w:lineRule="atLeast"/>
              <w:rPr>
                <w:rFonts w:ascii="Arial" w:eastAsia="Times New Roman" w:hAnsi="Arial" w:cs="Arial"/>
              </w:rPr>
            </w:pPr>
            <w:r w:rsidRPr="007B320B">
              <w:rPr>
                <w:rFonts w:ascii="Arial" w:eastAsia="Times New Roman" w:hAnsi="Arial" w:cs="Arial"/>
                <w:color w:val="000000"/>
              </w:rPr>
              <w:t>Student(s) work is not effectively structured.</w:t>
            </w:r>
          </w:p>
        </w:tc>
      </w:tr>
    </w:tbl>
    <w:p w:rsidR="007B320B" w:rsidRPr="007B320B" w:rsidRDefault="007B320B" w:rsidP="007B320B">
      <w:pPr>
        <w:spacing w:after="0" w:line="240" w:lineRule="auto"/>
        <w:rPr>
          <w:rFonts w:ascii="Arial" w:eastAsia="Times New Roman" w:hAnsi="Arial" w:cs="Arial"/>
          <w:sz w:val="24"/>
          <w:szCs w:val="24"/>
        </w:rPr>
      </w:pPr>
      <w:r w:rsidRPr="007B320B">
        <w:rPr>
          <w:rFonts w:ascii="Arial" w:eastAsia="Times New Roman" w:hAnsi="Arial" w:cs="Arial"/>
          <w:sz w:val="24"/>
          <w:szCs w:val="24"/>
        </w:rPr>
        <w:br/>
      </w:r>
      <w:proofErr w:type="gramStart"/>
      <w:ins w:id="13" w:author="Gayle Thieman" w:date="2010-08-11T20:57:00Z">
        <w:r w:rsidR="00276088">
          <w:rPr>
            <w:rFonts w:ascii="Arial" w:eastAsia="Times New Roman" w:hAnsi="Arial" w:cs="Arial"/>
            <w:sz w:val="24"/>
            <w:szCs w:val="24"/>
          </w:rPr>
          <w:t>Excellent assessment with clear directions and very clear rubric.</w:t>
        </w:r>
        <w:proofErr w:type="gramEnd"/>
        <w:r w:rsidR="00276088">
          <w:rPr>
            <w:rFonts w:ascii="Arial" w:eastAsia="Times New Roman" w:hAnsi="Arial" w:cs="Arial"/>
            <w:sz w:val="24"/>
            <w:szCs w:val="24"/>
          </w:rPr>
          <w:t xml:space="preserve"> </w:t>
        </w:r>
      </w:ins>
      <w:r w:rsidRPr="007B320B">
        <w:rPr>
          <w:rFonts w:ascii="Arial" w:eastAsia="Times New Roman" w:hAnsi="Arial" w:cs="Arial"/>
          <w:sz w:val="24"/>
          <w:szCs w:val="24"/>
        </w:rPr>
        <w:br/>
      </w:r>
      <w:r w:rsidRPr="007B320B">
        <w:rPr>
          <w:rFonts w:ascii="Arial" w:eastAsia="Times New Roman" w:hAnsi="Arial" w:cs="Arial"/>
          <w:sz w:val="24"/>
          <w:szCs w:val="24"/>
        </w:rPr>
        <w:br/>
      </w:r>
      <w:r w:rsidRPr="007B320B">
        <w:rPr>
          <w:rFonts w:ascii="Arial" w:eastAsia="Times New Roman" w:hAnsi="Arial" w:cs="Arial"/>
          <w:sz w:val="24"/>
          <w:szCs w:val="24"/>
        </w:rPr>
        <w:br/>
      </w:r>
      <w:r w:rsidRPr="007B320B">
        <w:rPr>
          <w:rFonts w:ascii="Arial" w:eastAsia="Times New Roman" w:hAnsi="Arial" w:cs="Arial"/>
          <w:color w:val="000000"/>
          <w:u w:val="single"/>
        </w:rPr>
        <w:t>Example of a High School Research Paper with Citations</w:t>
      </w:r>
      <w:proofErr w:type="gramStart"/>
      <w:r w:rsidRPr="007B320B">
        <w:rPr>
          <w:rFonts w:ascii="Arial" w:eastAsia="Times New Roman" w:hAnsi="Arial" w:cs="Arial"/>
          <w:color w:val="000000"/>
        </w:rPr>
        <w:t>( Retrieved</w:t>
      </w:r>
      <w:proofErr w:type="gramEnd"/>
      <w:r w:rsidRPr="007B320B">
        <w:rPr>
          <w:rFonts w:ascii="Arial" w:eastAsia="Times New Roman" w:hAnsi="Arial" w:cs="Arial"/>
          <w:color w:val="000000"/>
        </w:rPr>
        <w:t xml:space="preserve"> from </w:t>
      </w:r>
      <w:hyperlink r:id="rId6" w:history="1">
        <w:r w:rsidRPr="007B320B">
          <w:rPr>
            <w:rFonts w:ascii="Arial" w:eastAsia="Times New Roman" w:hAnsi="Arial" w:cs="Arial"/>
            <w:color w:val="000099"/>
            <w:u w:val="single"/>
          </w:rPr>
          <w:t>http://www.thewritesource.com/studentmodels/wi-smoking.htm</w:t>
        </w:r>
      </w:hyperlink>
      <w:r w:rsidRPr="007B320B">
        <w:rPr>
          <w:rFonts w:ascii="Arial" w:eastAsia="Times New Roman" w:hAnsi="Arial" w:cs="Arial"/>
          <w:color w:val="000000"/>
        </w:rPr>
        <w:t xml:space="preserve">)             </w:t>
      </w:r>
    </w:p>
    <w:p w:rsidR="007B320B" w:rsidRPr="007B320B" w:rsidRDefault="007B320B" w:rsidP="007B320B">
      <w:pPr>
        <w:spacing w:before="100" w:beforeAutospacing="1" w:after="100" w:afterAutospacing="1" w:line="240" w:lineRule="auto"/>
        <w:outlineLvl w:val="3"/>
        <w:rPr>
          <w:rFonts w:ascii="Arial" w:eastAsia="Times New Roman" w:hAnsi="Arial" w:cs="Arial"/>
          <w:b/>
          <w:bCs/>
          <w:sz w:val="24"/>
          <w:szCs w:val="24"/>
        </w:rPr>
      </w:pPr>
      <w:r w:rsidRPr="007B320B">
        <w:rPr>
          <w:rFonts w:ascii="Arial" w:eastAsia="Times New Roman" w:hAnsi="Arial" w:cs="Arial"/>
          <w:b/>
          <w:bCs/>
          <w:color w:val="000000"/>
          <w:sz w:val="24"/>
          <w:szCs w:val="24"/>
        </w:rPr>
        <w:t>Should Smoking Be Banned in Public Restaurants?</w:t>
      </w:r>
    </w:p>
    <w:p w:rsidR="000D6B22" w:rsidRPr="007B320B" w:rsidRDefault="007B320B" w:rsidP="007B320B">
      <w:pPr>
        <w:rPr>
          <w:rFonts w:ascii="Arial" w:hAnsi="Arial" w:cs="Arial"/>
        </w:rPr>
      </w:pP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In the perfect situation, smoking policy would be set by bar or restaurant owners, and customers would patronize the establishments with the policy they prefer. Customers would decide—without the government’s help—if they want to avoid smoke-filled rooms or enter them. They might even choose to sit in an area sectioned off for smokers or non-smokers, but the ultimate issue is choice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1). When the government starts telling restaurant owners what their customers can and cannot do, the government is overstepping its boundaries.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Our government aims to protect us—to save us from society’s evils. However, in an attempt to protect the public from the effects of passive smoking (second hand smoke)—of which, according to the nonpartisan Congressional Research Service in 1994, “the statistical evidence does not . . . support a conclusion that there are substantive health effects . . .” (Krauthammer)—the feds have failed to protect a vital part of the U.S. economic population: business owners. Many people who drink also tend to smoke; banning drinkers from smoking has hurt business in some bars and restaurants. “According to the California Licensed Beverage Association, business has dropped as much as 85 percent . . . since the prohibition took effect” (“Bar Owners Vow” 1). The decrease in customers and subsequent loss of revenue has far-reaching effects on employers. A study by the American Beverage Institute entitled “Effect of 1998 California Smoking Ban on Bars, Taverns, and Night Clubs” asked 300 respondents about the effects of the ban on their businesses. When asked if the ban caused owners to lay off employees or cut working hours, 29.7 percent of respondents answered “yes”; 59 percent gave the same answer when asked if they experienced a loss of tips/gratuities for bar and serving-staff employees (1). The plight of restaurant and bar owners is often ignored, but it is a serious issue for them and for their employees.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While the argument rages over the effects of smoking on public health, the question that remains is this: “How much is society entitled to penalize smokers for their decisions because—in society’s view—those decisions are unhealthy?” (Samuelson). Smoking tobacco is not an illegal act, yet the 25 percent of Americans who do smoke are often treated as if they were criminals. They are incessantly nagged, blamed for numerous illnesses and </w:t>
      </w:r>
      <w:proofErr w:type="spellStart"/>
      <w:r w:rsidRPr="007B320B">
        <w:rPr>
          <w:rFonts w:ascii="Arial" w:eastAsia="Times New Roman" w:hAnsi="Arial" w:cs="Arial"/>
          <w:color w:val="000000"/>
        </w:rPr>
        <w:t>unpleasantries</w:t>
      </w:r>
      <w:proofErr w:type="spellEnd"/>
      <w:r w:rsidRPr="007B320B">
        <w:rPr>
          <w:rFonts w:ascii="Arial" w:eastAsia="Times New Roman" w:hAnsi="Arial" w:cs="Arial"/>
          <w:color w:val="000000"/>
        </w:rPr>
        <w:t>, and made to feel guilty by self-righteous nonsmokers (Bork 28). The Environmental Protection Agency estimates that living with a smoker increases your chance of lung cancer by 19 percent. What they fail to tell you is that, in contrast, (firsthand) smoking increases your chance 1,000 percent (Buckley). Why is the act of smoking tobacco, which merely injures oneself, so scrutinized and shunned by society, while drinking alcohol, which is by far more deadly to innocent bystanders, is accepted by society and virtually unregulated? (Krauthammer). One may not wish to be seated near an extremely obese person in a restaurant, but it would certainly be unconstitutional to deny service to these patrons. In modern society, the government knows better than to discriminate against minorities, senior citizens, or the physically handicapped; it does not hesitate, however, to discriminate against smokers.</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Personal choice is a simple principle that is highly valued in American society. Banning smoking in all public restaurants violates this principle and jeopardizes our freedom. Smoking should not be banned in all restaurants. A ban on smoking imposes unnecessary governmental interference in private business, affects business owners negatively, and discriminates against smokers. Like the black Southerner turned away because of racial segregation, the smoker is unfairly treated. Sadly, just when our government claims to be whisking away the clouds of smoke, it is legislating a cloud of discrimination.</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b/>
          <w:bCs/>
          <w:color w:val="000000"/>
        </w:rPr>
        <w:t>Works Cited</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“Bar Owners Vow to Continue to Fight California Smoking Ban; Owners Contend with Disruption, Lost Revenues, and Customer Dissatisfaction.” Forces.org. 24 Feb. 2001. </w:t>
      </w:r>
      <w:proofErr w:type="gramStart"/>
      <w:r w:rsidRPr="007B320B">
        <w:rPr>
          <w:rFonts w:ascii="Arial" w:eastAsia="Times New Roman" w:hAnsi="Arial" w:cs="Arial"/>
          <w:color w:val="000000"/>
        </w:rPr>
        <w:t>National Smokers Alliance.</w:t>
      </w:r>
      <w:proofErr w:type="gramEnd"/>
      <w:r w:rsidRPr="007B320B">
        <w:rPr>
          <w:rFonts w:ascii="Arial" w:eastAsia="Times New Roman" w:hAnsi="Arial" w:cs="Arial"/>
          <w:color w:val="000000"/>
        </w:rPr>
        <w:t xml:space="preserve"> 26 Feb. 2001 &lt;http://www.forces.org/californ/calud/calud4.htm&gt;.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Bork, Robert H. “Addicted to Health.” National Review 28 July 1997:28-30.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Buckley, William F., Jr. “Tobacco Settlement Time?” </w:t>
      </w:r>
      <w:r w:rsidRPr="007B320B">
        <w:rPr>
          <w:rFonts w:ascii="Arial" w:eastAsia="Times New Roman" w:hAnsi="Arial" w:cs="Arial"/>
          <w:color w:val="000000"/>
          <w:u w:val="single"/>
        </w:rPr>
        <w:t>National Review</w:t>
      </w:r>
      <w:r w:rsidRPr="007B320B">
        <w:rPr>
          <w:rFonts w:ascii="Arial" w:eastAsia="Times New Roman" w:hAnsi="Arial" w:cs="Arial"/>
          <w:color w:val="000000"/>
        </w:rPr>
        <w:t xml:space="preserve"> 20 April 1998:63.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w:t>
      </w:r>
      <w:proofErr w:type="gramStart"/>
      <w:r w:rsidRPr="007B320B">
        <w:rPr>
          <w:rFonts w:ascii="Arial" w:eastAsia="Times New Roman" w:hAnsi="Arial" w:cs="Arial"/>
          <w:color w:val="000000"/>
        </w:rPr>
        <w:t xml:space="preserve">“Effect of 1998 California Smoking Ban on Bars, Taverns, and Night Clubs.” </w:t>
      </w:r>
      <w:r w:rsidRPr="007B320B">
        <w:rPr>
          <w:rFonts w:ascii="Arial" w:eastAsia="Times New Roman" w:hAnsi="Arial" w:cs="Arial"/>
          <w:color w:val="000000"/>
          <w:u w:val="single"/>
        </w:rPr>
        <w:t>abionline.org</w:t>
      </w:r>
      <w:r w:rsidRPr="007B320B">
        <w:rPr>
          <w:rFonts w:ascii="Arial" w:eastAsia="Times New Roman" w:hAnsi="Arial" w:cs="Arial"/>
          <w:color w:val="000000"/>
        </w:rPr>
        <w:t>.</w:t>
      </w:r>
      <w:proofErr w:type="gramEnd"/>
      <w:r w:rsidRPr="007B320B">
        <w:rPr>
          <w:rFonts w:ascii="Arial" w:eastAsia="Times New Roman" w:hAnsi="Arial" w:cs="Arial"/>
          <w:color w:val="000000"/>
        </w:rPr>
        <w:t xml:space="preserve"> American Beverage Institute. 8 March 2001 &lt;http://abionline.org/ca_smoking6.html&gt;.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Krauthammer, Charles. “The New </w:t>
      </w:r>
      <w:proofErr w:type="spellStart"/>
      <w:r w:rsidRPr="007B320B">
        <w:rPr>
          <w:rFonts w:ascii="Arial" w:eastAsia="Times New Roman" w:hAnsi="Arial" w:cs="Arial"/>
          <w:color w:val="000000"/>
        </w:rPr>
        <w:t>Prohibitionism</w:t>
      </w:r>
      <w:proofErr w:type="spellEnd"/>
      <w:r w:rsidRPr="007B320B">
        <w:rPr>
          <w:rFonts w:ascii="Arial" w:eastAsia="Times New Roman" w:hAnsi="Arial" w:cs="Arial"/>
          <w:color w:val="000000"/>
        </w:rPr>
        <w:t xml:space="preserve">.” </w:t>
      </w:r>
      <w:r w:rsidRPr="007B320B">
        <w:rPr>
          <w:rFonts w:ascii="Arial" w:eastAsia="Times New Roman" w:hAnsi="Arial" w:cs="Arial"/>
          <w:color w:val="000000"/>
          <w:u w:val="single"/>
        </w:rPr>
        <w:t>Time</w:t>
      </w:r>
      <w:r w:rsidRPr="007B320B">
        <w:rPr>
          <w:rFonts w:ascii="Arial" w:eastAsia="Times New Roman" w:hAnsi="Arial" w:cs="Arial"/>
          <w:color w:val="000000"/>
        </w:rPr>
        <w:t xml:space="preserve"> 6 Oct. 1997:112.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Dr. “Ask Dr. </w:t>
      </w:r>
      <w:proofErr w:type="spellStart"/>
      <w:r w:rsidRPr="007B320B">
        <w:rPr>
          <w:rFonts w:ascii="Arial" w:eastAsia="Times New Roman" w:hAnsi="Arial" w:cs="Arial"/>
          <w:color w:val="000000"/>
        </w:rPr>
        <w:t>Ruwart</w:t>
      </w:r>
      <w:proofErr w:type="spellEnd"/>
      <w:r w:rsidRPr="007B320B">
        <w:rPr>
          <w:rFonts w:ascii="Arial" w:eastAsia="Times New Roman" w:hAnsi="Arial" w:cs="Arial"/>
          <w:color w:val="000000"/>
        </w:rPr>
        <w:t xml:space="preserve">: Libertarians on Smoking Bans.” </w:t>
      </w:r>
      <w:r w:rsidRPr="007B320B">
        <w:rPr>
          <w:rFonts w:ascii="Arial" w:eastAsia="Times New Roman" w:hAnsi="Arial" w:cs="Arial"/>
          <w:color w:val="000000"/>
          <w:u w:val="single"/>
        </w:rPr>
        <w:t>self-gov.org</w:t>
      </w:r>
      <w:r w:rsidRPr="007B320B">
        <w:rPr>
          <w:rFonts w:ascii="Arial" w:eastAsia="Times New Roman" w:hAnsi="Arial" w:cs="Arial"/>
          <w:color w:val="000000"/>
        </w:rPr>
        <w:t xml:space="preserve">. 19 Mar. 1998. </w:t>
      </w:r>
      <w:proofErr w:type="gramStart"/>
      <w:r w:rsidRPr="007B320B">
        <w:rPr>
          <w:rFonts w:ascii="Arial" w:eastAsia="Times New Roman" w:hAnsi="Arial" w:cs="Arial"/>
          <w:color w:val="000000"/>
        </w:rPr>
        <w:t>Advocates for Self-Government.</w:t>
      </w:r>
      <w:proofErr w:type="gramEnd"/>
      <w:r w:rsidRPr="007B320B">
        <w:rPr>
          <w:rFonts w:ascii="Arial" w:eastAsia="Times New Roman" w:hAnsi="Arial" w:cs="Arial"/>
          <w:color w:val="000000"/>
        </w:rPr>
        <w:t xml:space="preserve"> 8 Mar. 2001 &lt;http://www.self-gov.org/ruwart/q0028.html&gt;.         </w:t>
      </w:r>
      <w:r w:rsidRPr="007B320B">
        <w:rPr>
          <w:rFonts w:ascii="Arial" w:eastAsia="Times New Roman" w:hAnsi="Arial" w:cs="Arial"/>
          <w:sz w:val="24"/>
          <w:szCs w:val="24"/>
        </w:rPr>
        <w:br/>
      </w:r>
      <w:r w:rsidRPr="007B320B">
        <w:rPr>
          <w:rFonts w:ascii="Arial" w:eastAsia="Times New Roman" w:hAnsi="Arial" w:cs="Arial"/>
          <w:color w:val="000000"/>
        </w:rPr>
        <w:t xml:space="preserve">        </w:t>
      </w:r>
      <w:r w:rsidRPr="007B320B">
        <w:rPr>
          <w:rFonts w:ascii="Arial" w:eastAsia="Times New Roman" w:hAnsi="Arial" w:cs="Arial"/>
          <w:sz w:val="24"/>
          <w:szCs w:val="24"/>
        </w:rPr>
        <w:br/>
      </w:r>
      <w:r w:rsidRPr="007B320B">
        <w:rPr>
          <w:rFonts w:ascii="Arial" w:eastAsia="Times New Roman" w:hAnsi="Arial" w:cs="Arial"/>
          <w:color w:val="000000"/>
        </w:rPr>
        <w:t xml:space="preserve">         Samuelson, Robert J. “The Amazing Smoke Screen.” </w:t>
      </w:r>
      <w:r w:rsidRPr="007B320B">
        <w:rPr>
          <w:rFonts w:ascii="Arial" w:eastAsia="Times New Roman" w:hAnsi="Arial" w:cs="Arial"/>
          <w:color w:val="000000"/>
          <w:u w:val="single"/>
        </w:rPr>
        <w:t>Newsweek</w:t>
      </w:r>
      <w:r w:rsidRPr="007B320B">
        <w:rPr>
          <w:rFonts w:ascii="Arial" w:eastAsia="Times New Roman" w:hAnsi="Arial" w:cs="Arial"/>
          <w:color w:val="000000"/>
        </w:rPr>
        <w:t xml:space="preserve"> 30 Nov. 1998:47.         </w:t>
      </w:r>
      <w:r w:rsidRPr="007B320B">
        <w:rPr>
          <w:rFonts w:ascii="Arial" w:eastAsia="Times New Roman" w:hAnsi="Arial" w:cs="Arial"/>
          <w:sz w:val="24"/>
          <w:szCs w:val="24"/>
        </w:rPr>
        <w:br/>
      </w:r>
      <w:r w:rsidRPr="007B320B">
        <w:rPr>
          <w:rFonts w:ascii="Arial" w:eastAsia="Times New Roman" w:hAnsi="Arial" w:cs="Arial"/>
          <w:color w:val="000000"/>
        </w:rPr>
        <w:t>       </w:t>
      </w:r>
    </w:p>
    <w:sectPr w:rsidR="000D6B22" w:rsidRPr="007B320B" w:rsidSect="000D6B22">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7C95"/>
    <w:multiLevelType w:val="multilevel"/>
    <w:tmpl w:val="7C705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trackRevisions/>
  <w:doNotTrackMoves/>
  <w:defaultTabStop w:val="720"/>
  <w:characterSpacingControl w:val="doNotCompress"/>
  <w:compat>
    <w:useFELayout/>
  </w:compat>
  <w:rsids>
    <w:rsidRoot w:val="007B320B"/>
    <w:rsid w:val="000D6B22"/>
    <w:rsid w:val="00276088"/>
    <w:rsid w:val="00363A64"/>
    <w:rsid w:val="00516E3C"/>
    <w:rsid w:val="007B320B"/>
    <w:rsid w:val="008F6277"/>
  </w:rsids>
  <m:mathPr>
    <m:mathFont m:val="Arial Black"/>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B22"/>
  </w:style>
  <w:style w:type="paragraph" w:styleId="Heading4">
    <w:name w:val="heading 4"/>
    <w:basedOn w:val="Normal"/>
    <w:link w:val="Heading4Char"/>
    <w:uiPriority w:val="9"/>
    <w:qFormat/>
    <w:rsid w:val="007B320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4Char">
    <w:name w:val="Heading 4 Char"/>
    <w:basedOn w:val="DefaultParagraphFont"/>
    <w:link w:val="Heading4"/>
    <w:uiPriority w:val="9"/>
    <w:rsid w:val="007B320B"/>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7B320B"/>
    <w:rPr>
      <w:color w:val="0000FF"/>
      <w:u w:val="single"/>
    </w:rPr>
  </w:style>
  <w:style w:type="paragraph" w:styleId="NormalWeb">
    <w:name w:val="Normal (Web)"/>
    <w:basedOn w:val="Normal"/>
    <w:uiPriority w:val="99"/>
    <w:unhideWhenUsed/>
    <w:rsid w:val="007B320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7608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76088"/>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124610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http://www.sdst.org/shs/library/resrub.html" TargetMode="Externa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thewritesource.com/studentmodels/wi-smoki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1325</Words>
  <Characters>7553</Characters>
  <Application>Microsoft Macintosh Word</Application>
  <DocSecurity>0</DocSecurity>
  <Lines>62</Lines>
  <Paragraphs>15</Paragraphs>
  <ScaleCrop>false</ScaleCrop>
  <Company>Portland State University</Company>
  <LinksUpToDate>false</LinksUpToDate>
  <CharactersWithSpaces>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profile</dc:creator>
  <cp:keywords/>
  <dc:description/>
  <cp:lastModifiedBy>Gayle Thieman</cp:lastModifiedBy>
  <cp:revision>4</cp:revision>
  <dcterms:created xsi:type="dcterms:W3CDTF">2010-08-12T03:51:00Z</dcterms:created>
  <dcterms:modified xsi:type="dcterms:W3CDTF">2010-08-12T03:57:00Z</dcterms:modified>
</cp:coreProperties>
</file>